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9E9" w:rsidRDefault="00205561" w:rsidP="00CB1CF6">
      <w:pPr>
        <w:shd w:val="clear" w:color="auto" w:fill="FFFFFF"/>
        <w:spacing w:after="0" w:line="240" w:lineRule="auto"/>
        <w:jc w:val="center"/>
        <w:rPr>
          <w:b/>
          <w:noProof/>
          <w:lang w:val="ro-RO"/>
        </w:rPr>
      </w:pPr>
      <w:r>
        <w:rPr>
          <w:b/>
          <w:noProof/>
          <w:lang w:val="ro-RO"/>
        </w:rPr>
        <w:t>Anexa 1</w:t>
      </w:r>
      <w:r w:rsidR="0061305D">
        <w:rPr>
          <w:b/>
          <w:noProof/>
          <w:lang w:val="ro-RO"/>
        </w:rPr>
        <w:t>b</w:t>
      </w:r>
      <w:bookmarkStart w:id="0" w:name="_GoBack"/>
      <w:bookmarkEnd w:id="0"/>
      <w:r>
        <w:rPr>
          <w:b/>
          <w:noProof/>
          <w:lang w:val="ro-RO"/>
        </w:rPr>
        <w:t xml:space="preserve">. </w:t>
      </w:r>
      <w:r w:rsidR="00D329E9">
        <w:rPr>
          <w:b/>
          <w:noProof/>
          <w:lang w:val="ro-RO"/>
        </w:rPr>
        <w:t xml:space="preserve">Conformitatea cu </w:t>
      </w:r>
      <w:r w:rsidR="00136FEB">
        <w:rPr>
          <w:b/>
          <w:noProof/>
          <w:lang w:val="ro-RO"/>
        </w:rPr>
        <w:t>prevederile</w:t>
      </w:r>
      <w:r w:rsidR="00D329E9">
        <w:rPr>
          <w:b/>
          <w:noProof/>
          <w:lang w:val="ro-RO"/>
        </w:rPr>
        <w:t xml:space="preserve"> din Regulamentul 651/2014 privind ajutorul de stat exceptat de la notificare</w:t>
      </w:r>
      <w:r w:rsidR="00B1772C" w:rsidRPr="00B1772C">
        <w:rPr>
          <w:rFonts w:eastAsia="Times New Roman" w:cs="Times New Roman"/>
          <w:b/>
          <w:bCs/>
          <w:sz w:val="20"/>
          <w:szCs w:val="20"/>
          <w:vertAlign w:val="superscript"/>
          <w:lang w:val="gsw-FR" w:eastAsia="sk-SK"/>
        </w:rPr>
        <w:footnoteReference w:id="1"/>
      </w:r>
      <w:r w:rsidR="0080015E">
        <w:rPr>
          <w:b/>
          <w:noProof/>
          <w:lang w:val="ro-RO"/>
        </w:rPr>
        <w:t xml:space="preserve"> (</w:t>
      </w:r>
      <w:r w:rsidR="0080015E" w:rsidRPr="0080015E">
        <w:rPr>
          <w:rFonts w:cs="Times New Roman"/>
          <w:szCs w:val="24"/>
          <w:lang w:val="ro-RO"/>
        </w:rPr>
        <w:t xml:space="preserve"> </w:t>
      </w:r>
      <w:r w:rsidR="0080015E">
        <w:rPr>
          <w:rFonts w:cs="Times New Roman"/>
          <w:szCs w:val="24"/>
          <w:lang w:val="ro-RO"/>
        </w:rPr>
        <w:t>Regulamentul de ajutor de stat exceptat)</w:t>
      </w:r>
    </w:p>
    <w:p w:rsidR="00D329E9" w:rsidRDefault="00D329E9" w:rsidP="00D329E9">
      <w:pPr>
        <w:shd w:val="clear" w:color="auto" w:fill="FFFFFF"/>
        <w:spacing w:after="0" w:line="240" w:lineRule="auto"/>
        <w:jc w:val="both"/>
        <w:rPr>
          <w:b/>
          <w:noProof/>
          <w:lang w:val="ro-RO"/>
        </w:rPr>
      </w:pPr>
    </w:p>
    <w:p w:rsidR="00C456E8" w:rsidRDefault="00C456E8" w:rsidP="00D329E9">
      <w:pPr>
        <w:shd w:val="clear" w:color="auto" w:fill="FFFFFF"/>
        <w:spacing w:after="0" w:line="240" w:lineRule="auto"/>
        <w:jc w:val="both"/>
        <w:rPr>
          <w:b/>
          <w:i/>
          <w:noProof/>
          <w:lang w:val="ro-RO"/>
        </w:rPr>
      </w:pPr>
    </w:p>
    <w:p w:rsidR="002A7675" w:rsidRDefault="002A7675" w:rsidP="00D329E9">
      <w:pPr>
        <w:shd w:val="clear" w:color="auto" w:fill="FFFFFF"/>
        <w:spacing w:after="0" w:line="240" w:lineRule="auto"/>
        <w:jc w:val="both"/>
        <w:rPr>
          <w:b/>
          <w:i/>
          <w:noProof/>
          <w:lang w:val="ro-RO"/>
        </w:rPr>
      </w:pPr>
    </w:p>
    <w:p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rsidR="009054E2" w:rsidRDefault="009054E2" w:rsidP="00D90E91">
      <w:pPr>
        <w:shd w:val="clear" w:color="auto" w:fill="FFFFFF"/>
        <w:spacing w:before="100" w:beforeAutospacing="1" w:after="100" w:afterAutospacing="1" w:line="240" w:lineRule="auto"/>
        <w:jc w:val="both"/>
        <w:rPr>
          <w:b/>
          <w:noProof/>
          <w:u w:val="single"/>
          <w:lang w:val="ro-RO"/>
        </w:rPr>
      </w:pPr>
    </w:p>
    <w:p w:rsidR="00B57A33" w:rsidRDefault="00037EF5" w:rsidP="00D90E91">
      <w:pPr>
        <w:shd w:val="clear" w:color="auto" w:fill="FFFFFF"/>
        <w:spacing w:before="100" w:beforeAutospacing="1" w:after="100" w:afterAutospacing="1" w:line="240" w:lineRule="auto"/>
        <w:jc w:val="both"/>
        <w:rPr>
          <w:b/>
          <w:noProof/>
          <w:u w:val="single"/>
          <w:lang w:val="ro-RO"/>
        </w:rPr>
      </w:pPr>
      <w:r>
        <w:rPr>
          <w:b/>
          <w:noProof/>
          <w:u w:val="single"/>
          <w:lang w:val="ro-RO"/>
        </w:rPr>
        <w:t>Art. 1.</w:t>
      </w:r>
      <w:r w:rsidR="00B57A33">
        <w:rPr>
          <w:b/>
          <w:noProof/>
          <w:u w:val="single"/>
          <w:lang w:val="ro-RO"/>
        </w:rPr>
        <w:t xml:space="preserve"> </w:t>
      </w:r>
      <w:r>
        <w:rPr>
          <w:b/>
          <w:noProof/>
          <w:u w:val="single"/>
          <w:lang w:val="ro-RO"/>
        </w:rPr>
        <w:t>Domeniul de aplicare</w:t>
      </w:r>
      <w:r w:rsidR="00B57A33">
        <w:rPr>
          <w:b/>
          <w:noProof/>
          <w:u w:val="single"/>
          <w:lang w:val="ro-RO"/>
        </w:rPr>
        <w:t xml:space="preserve"> </w:t>
      </w:r>
    </w:p>
    <w:p w:rsidR="00B57A33" w:rsidRPr="0082538B" w:rsidRDefault="00B57A33" w:rsidP="00B57A33">
      <w:pPr>
        <w:shd w:val="clear" w:color="auto" w:fill="FFFFFF"/>
        <w:spacing w:after="0" w:line="240" w:lineRule="auto"/>
        <w:jc w:val="both"/>
        <w:rPr>
          <w:rFonts w:cstheme="minorHAnsi"/>
          <w:b/>
          <w:i/>
          <w:szCs w:val="24"/>
          <w:lang w:val="ro-RO"/>
        </w:rPr>
      </w:pPr>
    </w:p>
    <w:tbl>
      <w:tblPr>
        <w:tblStyle w:val="TableGrid"/>
        <w:tblW w:w="9648" w:type="dxa"/>
        <w:tblLook w:val="04A0" w:firstRow="1" w:lastRow="0" w:firstColumn="1" w:lastColumn="0" w:noHBand="0" w:noVBand="1"/>
      </w:tblPr>
      <w:tblGrid>
        <w:gridCol w:w="9648"/>
      </w:tblGrid>
      <w:tr w:rsidR="00270CA3" w:rsidRPr="0061305D" w:rsidTr="00D369E7">
        <w:tc>
          <w:tcPr>
            <w:tcW w:w="9648" w:type="dxa"/>
          </w:tcPr>
          <w:p w:rsidR="00181923" w:rsidRDefault="00181923" w:rsidP="00687A50">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0080015E" w:rsidRPr="0080015E">
              <w:rPr>
                <w:rFonts w:cstheme="minorHAnsi"/>
                <w:i/>
                <w:color w:val="FF0000"/>
                <w:szCs w:val="24"/>
                <w:lang w:val="ro-RO"/>
              </w:rPr>
              <w:t>Regulamentul de ajutor de stat exceptat</w:t>
            </w:r>
            <w:r>
              <w:rPr>
                <w:rFonts w:cstheme="minorHAnsi"/>
                <w:i/>
                <w:color w:val="FF0000"/>
                <w:szCs w:val="24"/>
                <w:lang w:val="ro-RO"/>
              </w:rPr>
              <w:t>:</w:t>
            </w:r>
          </w:p>
          <w:p w:rsidR="000F5D28" w:rsidRDefault="000F5D28" w:rsidP="00687A50">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sidR="00687A50">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Pr>
                <w:rFonts w:cstheme="minorHAnsi"/>
                <w:i/>
                <w:color w:val="FF0000"/>
                <w:szCs w:val="24"/>
                <w:lang w:val="ro-RO"/>
              </w:rPr>
              <w:t>art.1,</w:t>
            </w:r>
            <w:r w:rsidR="00B42D91">
              <w:rPr>
                <w:rFonts w:cstheme="minorHAnsi"/>
                <w:i/>
                <w:color w:val="FF0000"/>
                <w:szCs w:val="24"/>
                <w:lang w:val="ro-RO"/>
              </w:rPr>
              <w:t>alin</w:t>
            </w:r>
            <w:r w:rsidR="00CC155D">
              <w:rPr>
                <w:rFonts w:cstheme="minorHAnsi"/>
                <w:i/>
                <w:color w:val="FF0000"/>
                <w:szCs w:val="24"/>
                <w:lang w:val="ro-RO"/>
              </w:rPr>
              <w:t xml:space="preserve"> 3</w:t>
            </w:r>
            <w:r w:rsidR="00B42D91">
              <w:rPr>
                <w:rFonts w:cstheme="minorHAnsi"/>
                <w:i/>
                <w:color w:val="FF0000"/>
                <w:szCs w:val="24"/>
                <w:lang w:val="ro-RO"/>
              </w:rPr>
              <w:t xml:space="preserve">., </w:t>
            </w:r>
            <w:r>
              <w:rPr>
                <w:rFonts w:cstheme="minorHAnsi"/>
                <w:i/>
                <w:color w:val="FF0000"/>
                <w:szCs w:val="24"/>
                <w:lang w:val="ro-RO"/>
              </w:rPr>
              <w:t xml:space="preserve">literele </w:t>
            </w:r>
            <w:r w:rsidR="00013028">
              <w:rPr>
                <w:rFonts w:cstheme="minorHAnsi"/>
                <w:i/>
                <w:color w:val="FF0000"/>
                <w:szCs w:val="24"/>
                <w:lang w:val="ro-RO"/>
              </w:rPr>
              <w:t xml:space="preserve"> </w:t>
            </w:r>
            <w:r>
              <w:rPr>
                <w:rFonts w:cstheme="minorHAnsi"/>
                <w:i/>
                <w:color w:val="FF0000"/>
                <w:szCs w:val="24"/>
                <w:lang w:val="ro-RO"/>
              </w:rPr>
              <w:t xml:space="preserve">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6.1distribuție din POIM.</w:t>
            </w:r>
            <w:r w:rsidR="00687A50">
              <w:rPr>
                <w:rFonts w:cstheme="minorHAnsi"/>
                <w:i/>
                <w:color w:val="FF0000"/>
                <w:szCs w:val="24"/>
                <w:lang w:val="ro-RO"/>
              </w:rPr>
              <w:t xml:space="preserve">  </w:t>
            </w:r>
          </w:p>
          <w:p w:rsidR="002A63AE" w:rsidRDefault="00396211"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w:t>
            </w:r>
            <w:r w:rsidR="002A63AE">
              <w:rPr>
                <w:rFonts w:cstheme="minorHAnsi"/>
                <w:i/>
                <w:color w:val="FF0000"/>
                <w:szCs w:val="24"/>
                <w:lang w:val="ro-RO"/>
              </w:rPr>
              <w:t>e va avea în vedere că dacă î</w:t>
            </w:r>
            <w:r w:rsidR="002A63AE" w:rsidRPr="002A63AE">
              <w:rPr>
                <w:rFonts w:cstheme="minorHAnsi"/>
                <w:i/>
                <w:color w:val="FF0000"/>
                <w:szCs w:val="24"/>
                <w:lang w:val="ro-RO"/>
              </w:rPr>
              <w:t>ntreprin</w:t>
            </w:r>
            <w:r w:rsidR="002A63AE">
              <w:rPr>
                <w:rFonts w:cstheme="minorHAnsi"/>
                <w:i/>
                <w:color w:val="FF0000"/>
                <w:szCs w:val="24"/>
                <w:lang w:val="ro-RO"/>
              </w:rPr>
              <w:t>derea se află în urma din situaţiile prezentate la art.1, alin 4, punctul a şi c nu sunt eligibile pentru finanţare. Prin urmare, solicitantul va declara la cererea de finanţare dacă:</w:t>
            </w:r>
          </w:p>
          <w:p w:rsidR="002A63AE" w:rsidRDefault="002A63AE"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rsidR="003B1722" w:rsidRPr="001B0957" w:rsidRDefault="002A63AE" w:rsidP="00D90E91">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00270CA3" w:rsidRPr="0082538B">
              <w:rPr>
                <w:rFonts w:cstheme="minorHAnsi"/>
                <w:i/>
                <w:color w:val="FF0000"/>
                <w:szCs w:val="24"/>
                <w:lang w:val="ro-RO"/>
              </w:rPr>
              <w:t xml:space="preserve">este </w:t>
            </w:r>
            <w:r w:rsidR="00FB1D12">
              <w:rPr>
                <w:rFonts w:cstheme="minorHAnsi"/>
                <w:i/>
                <w:color w:val="FF0000"/>
                <w:szCs w:val="24"/>
                <w:lang w:val="ro-RO"/>
              </w:rPr>
              <w:t xml:space="preserve">întreprindere </w:t>
            </w:r>
            <w:r w:rsidR="00270CA3"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687A50">
              <w:rPr>
                <w:i/>
                <w:color w:val="FF0000"/>
                <w:lang w:val="ro-RO"/>
              </w:rPr>
              <w:t xml:space="preserve"> cu metodologia de verificare a unei firme în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w:t>
            </w:r>
            <w:r w:rsidR="00FA051A">
              <w:rPr>
                <w:rFonts w:cstheme="minorHAnsi"/>
                <w:i/>
                <w:color w:val="FF0000"/>
                <w:szCs w:val="24"/>
                <w:lang w:val="ro-RO"/>
              </w:rPr>
              <w:t>dere a exercițiului financiar),</w:t>
            </w:r>
            <w:r w:rsidR="0082538B" w:rsidRPr="0082538B">
              <w:rPr>
                <w:rFonts w:cstheme="minorHAnsi"/>
                <w:i/>
                <w:color w:val="FF0000"/>
                <w:szCs w:val="24"/>
                <w:lang w:val="ro-RO"/>
              </w:rPr>
              <w:t>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 xml:space="preserve">articolul 2, alin 18 din </w:t>
            </w:r>
            <w:r w:rsidR="0080015E" w:rsidRPr="0080015E">
              <w:rPr>
                <w:rFonts w:cstheme="minorHAnsi"/>
                <w:i/>
                <w:color w:val="FF0000"/>
                <w:szCs w:val="24"/>
                <w:lang w:val="ro-RO"/>
              </w:rPr>
              <w:t>Regulamentul de ajutor de stat exceptat</w:t>
            </w:r>
            <w:r w:rsidR="001B0957" w:rsidRPr="001B0957">
              <w:rPr>
                <w:rFonts w:cstheme="minorHAnsi"/>
                <w:i/>
                <w:color w:val="FF0000"/>
                <w:szCs w:val="24"/>
                <w:lang w:val="ro-RO"/>
              </w:rPr>
              <w:t>.</w:t>
            </w:r>
          </w:p>
          <w:p w:rsidR="00270CA3" w:rsidRPr="0082538B" w:rsidRDefault="00396211" w:rsidP="002A7675">
            <w:pPr>
              <w:spacing w:before="100" w:beforeAutospacing="1" w:after="100" w:afterAutospacing="1"/>
              <w:jc w:val="both"/>
              <w:rPr>
                <w:i/>
                <w:noProof/>
                <w:u w:val="single"/>
                <w:lang w:val="ro-RO"/>
              </w:rPr>
            </w:pPr>
            <w:r>
              <w:rPr>
                <w:rFonts w:cstheme="minorHAnsi"/>
                <w:i/>
                <w:color w:val="FF0000"/>
                <w:szCs w:val="24"/>
                <w:lang w:val="ro-RO"/>
              </w:rPr>
              <w:t>Informaţiile se vor corela</w:t>
            </w:r>
            <w:r w:rsidR="00137F01" w:rsidRPr="008209F4">
              <w:rPr>
                <w:rFonts w:cstheme="minorHAnsi"/>
                <w:i/>
                <w:color w:val="FF0000"/>
                <w:szCs w:val="24"/>
                <w:lang w:val="ro-RO"/>
              </w:rPr>
              <w:t xml:space="preserve"> cu </w:t>
            </w:r>
            <w:r w:rsidR="002A63AE">
              <w:rPr>
                <w:rFonts w:cstheme="minorHAnsi"/>
                <w:i/>
                <w:color w:val="FF0000"/>
                <w:szCs w:val="24"/>
                <w:lang w:val="ro-RO"/>
              </w:rPr>
              <w:t xml:space="preserve">Declaraţia de eligibilitate a solicitantului. Anexa C1.1 la Cererea de finanţare, </w:t>
            </w:r>
            <w:r w:rsidR="00423F5E" w:rsidRPr="00423F5E">
              <w:rPr>
                <w:rFonts w:cstheme="minorHAnsi"/>
                <w:i/>
                <w:color w:val="FF0000"/>
                <w:szCs w:val="24"/>
                <w:lang w:val="ro-RO"/>
              </w:rPr>
              <w:t>Declaraţia privind conformitatea cu regulile ajutorului de stat,</w:t>
            </w:r>
            <w:r w:rsidR="002A7675">
              <w:rPr>
                <w:rFonts w:cstheme="minorHAnsi"/>
                <w:i/>
                <w:color w:val="FF0000"/>
                <w:szCs w:val="24"/>
                <w:lang w:val="ro-RO"/>
              </w:rPr>
              <w:t xml:space="preserve"> în corelare cu secţiunea Nerespectarea legislaţiei UE din Cererea de finanţare,</w:t>
            </w:r>
            <w:r w:rsidR="00423F5E" w:rsidRPr="00423F5E">
              <w:rPr>
                <w:rFonts w:cstheme="minorHAnsi"/>
                <w:i/>
                <w:color w:val="FF0000"/>
                <w:szCs w:val="24"/>
                <w:lang w:val="ro-RO"/>
              </w:rPr>
              <w:t xml:space="preserve"> Anexa C1.3 la Cererea de finanţare</w:t>
            </w:r>
            <w:r w:rsidR="00687A50">
              <w:rPr>
                <w:rFonts w:cstheme="minorHAnsi"/>
                <w:i/>
                <w:color w:val="FF0000"/>
                <w:szCs w:val="24"/>
                <w:lang w:val="ro-RO"/>
              </w:rPr>
              <w:t xml:space="preserve">, Declaraţia de angajament </w:t>
            </w:r>
            <w:r w:rsidR="00687A50" w:rsidRPr="00687A50">
              <w:rPr>
                <w:rFonts w:cstheme="minorHAnsi"/>
                <w:i/>
                <w:color w:val="FF0000"/>
                <w:szCs w:val="24"/>
                <w:lang w:val="ro-RO"/>
              </w:rPr>
              <w:t>Anexa C1.</w:t>
            </w:r>
            <w:r w:rsidR="00687A50">
              <w:rPr>
                <w:rFonts w:cstheme="minorHAnsi"/>
                <w:i/>
                <w:color w:val="FF0000"/>
                <w:szCs w:val="24"/>
                <w:lang w:val="ro-RO"/>
              </w:rPr>
              <w:t>2</w:t>
            </w:r>
            <w:r w:rsidR="00687A50" w:rsidRPr="00687A50">
              <w:rPr>
                <w:rFonts w:cstheme="minorHAnsi"/>
                <w:i/>
                <w:color w:val="FF0000"/>
                <w:szCs w:val="24"/>
                <w:lang w:val="ro-RO"/>
              </w:rPr>
              <w:t xml:space="preserve">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lastRenderedPageBreak/>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576"/>
      </w:tblGrid>
      <w:tr w:rsidR="00D90E91" w:rsidRPr="0061305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1C3062">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6.1 distribuţie</w:t>
            </w:r>
            <w:r w:rsidR="00421E8E">
              <w:rPr>
                <w:rFonts w:eastAsia="Times New Roman" w:cs="Times New Roman"/>
                <w:szCs w:val="24"/>
                <w:lang w:val="ro-RO" w:eastAsia="ro-RO"/>
              </w:rPr>
              <w:t xml:space="preserve">, secţiunea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305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6049F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00DB6F54" w:rsidRPr="00DB6F54">
              <w:rPr>
                <w:rFonts w:eastAsia="Times New Roman" w:cs="Times New Roman"/>
                <w:i/>
                <w:color w:val="FF0000"/>
                <w:szCs w:val="24"/>
                <w:lang w:val="ro-RO" w:eastAsia="ro-RO"/>
              </w:rPr>
              <w:t>Secţiun</w:t>
            </w:r>
            <w:r w:rsidR="006049F7">
              <w:rPr>
                <w:rFonts w:eastAsia="Times New Roman" w:cs="Times New Roman"/>
                <w:i/>
                <w:color w:val="FF0000"/>
                <w:szCs w:val="24"/>
                <w:lang w:val="ro-RO" w:eastAsia="ro-RO"/>
              </w:rPr>
              <w:t>ea Activităţi previzionate</w:t>
            </w:r>
            <w:r w:rsidR="00DB6F54" w:rsidRPr="00DB6F54">
              <w:rPr>
                <w:rFonts w:eastAsia="Times New Roman" w:cs="Times New Roman"/>
                <w:i/>
                <w:color w:val="FF0000"/>
                <w:szCs w:val="24"/>
                <w:lang w:val="ro-RO" w:eastAsia="ro-RO"/>
              </w:rPr>
              <w:t xml:space="preserve">,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 cu regulile ajutorului de stat, Anexa C1.3 la Cererea de finanţare</w:t>
            </w:r>
          </w:p>
        </w:tc>
      </w:tr>
    </w:tbl>
    <w:p w:rsidR="00A73FDA" w:rsidRDefault="00A73FDA" w:rsidP="00D329E9">
      <w:pPr>
        <w:shd w:val="clear" w:color="auto" w:fill="FFFFFF"/>
        <w:spacing w:after="0" w:line="240" w:lineRule="auto"/>
        <w:jc w:val="both"/>
        <w:rPr>
          <w:b/>
          <w:noProof/>
          <w:u w:val="single"/>
          <w:lang w:val="ro-RO"/>
        </w:rPr>
      </w:pPr>
    </w:p>
    <w:p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 xml:space="preserve">Art 4. Praguri de notificare, alin 1, lit </w:t>
      </w:r>
      <w:r w:rsidR="007327BB">
        <w:rPr>
          <w:b/>
          <w:noProof/>
          <w:u w:val="single"/>
          <w:lang w:val="ro-RO"/>
        </w:rPr>
        <w:t>x</w:t>
      </w:r>
    </w:p>
    <w:p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61305D" w:rsidTr="00241901">
        <w:trPr>
          <w:trHeight w:val="1390"/>
        </w:trPr>
        <w:tc>
          <w:tcPr>
            <w:tcW w:w="9576" w:type="dxa"/>
          </w:tcPr>
          <w:p w:rsidR="00E77C31" w:rsidRDefault="00B900A7" w:rsidP="00E77C31">
            <w:pPr>
              <w:shd w:val="clear" w:color="auto" w:fill="FFFFFF"/>
              <w:jc w:val="both"/>
              <w:rPr>
                <w:i/>
                <w:noProof/>
                <w:color w:val="FF0000"/>
                <w:lang w:val="ro-RO"/>
              </w:rPr>
            </w:pPr>
            <w:r w:rsidRPr="00B900A7">
              <w:rPr>
                <w:i/>
                <w:noProof/>
                <w:color w:val="FF0000"/>
                <w:lang w:val="ro-RO"/>
              </w:rPr>
              <w:t xml:space="preserve">Se va preciza dacă valoarea ajutorului solicitat (deficitul de finanţare), ce rezultă din analiza cost-beneficiu, depășește </w:t>
            </w:r>
            <w:r w:rsidR="00B32562">
              <w:rPr>
                <w:i/>
                <w:noProof/>
                <w:color w:val="FF0000"/>
                <w:lang w:val="ro-RO"/>
              </w:rPr>
              <w:t>50</w:t>
            </w:r>
            <w:r w:rsidRPr="00B900A7">
              <w:rPr>
                <w:i/>
                <w:noProof/>
                <w:color w:val="FF0000"/>
                <w:lang w:val="ro-RO"/>
              </w:rPr>
              <w:t xml:space="preserve"> milioane euro. </w:t>
            </w:r>
          </w:p>
          <w:p w:rsidR="00E77C31" w:rsidRDefault="00E77C31" w:rsidP="00E77C31">
            <w:pPr>
              <w:shd w:val="clear" w:color="auto" w:fill="FFFFFF"/>
              <w:jc w:val="both"/>
              <w:rPr>
                <w:i/>
                <w:noProof/>
                <w:color w:val="FF0000"/>
                <w:lang w:val="ro-RO"/>
              </w:rPr>
            </w:pPr>
          </w:p>
          <w:p w:rsidR="00B900A7" w:rsidRDefault="00B900A7" w:rsidP="00E77C31">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sidR="00B32562">
              <w:rPr>
                <w:i/>
                <w:noProof/>
                <w:color w:val="FF0000"/>
                <w:lang w:val="ro-RO"/>
              </w:rPr>
              <w:t>50</w:t>
            </w:r>
            <w:r w:rsidRPr="00B900A7">
              <w:rPr>
                <w:i/>
                <w:noProof/>
                <w:color w:val="FF0000"/>
                <w:lang w:val="ro-RO"/>
              </w:rPr>
              <w:t xml:space="preserve"> milioane euro/întreprindere/proiect este necesară notificarea Comisiei Europene.</w:t>
            </w:r>
          </w:p>
          <w:p w:rsidR="001C1064" w:rsidRDefault="001C1064" w:rsidP="00E77C31">
            <w:pPr>
              <w:shd w:val="clear" w:color="auto" w:fill="FFFFFF"/>
              <w:jc w:val="both"/>
              <w:rPr>
                <w:i/>
                <w:noProof/>
                <w:color w:val="FF0000"/>
                <w:lang w:val="ro-RO"/>
              </w:rPr>
            </w:pPr>
          </w:p>
          <w:p w:rsidR="00A22C57" w:rsidRPr="00C456E8" w:rsidRDefault="00A22C57" w:rsidP="006049F7">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w:t>
            </w:r>
            <w:r w:rsidR="006049F7">
              <w:rPr>
                <w:rFonts w:eastAsia="Times New Roman" w:cs="Times New Roman"/>
                <w:i/>
                <w:color w:val="FF0000"/>
                <w:szCs w:val="24"/>
                <w:lang w:val="ro-RO" w:eastAsia="ro-RO"/>
              </w:rPr>
              <w:t>ile</w:t>
            </w:r>
            <w:r w:rsidR="006049F7" w:rsidRPr="006049F7">
              <w:rPr>
                <w:lang w:val="ro-RO"/>
              </w:rPr>
              <w:t xml:space="preserve"> </w:t>
            </w:r>
            <w:r w:rsidR="006049F7" w:rsidRPr="006049F7">
              <w:rPr>
                <w:i/>
                <w:color w:val="FF0000"/>
                <w:lang w:val="ro-RO"/>
              </w:rPr>
              <w:t xml:space="preserve">Buget </w:t>
            </w:r>
            <w:r w:rsidR="006049F7" w:rsidRPr="006049F7">
              <w:rPr>
                <w:color w:val="FF0000"/>
                <w:lang w:val="ro-RO"/>
              </w:rPr>
              <w:t>-</w:t>
            </w:r>
            <w:r w:rsidR="006049F7">
              <w:rPr>
                <w:color w:val="FF0000"/>
                <w:lang w:val="ro-RO"/>
              </w:rPr>
              <w:t xml:space="preserve"> </w:t>
            </w:r>
            <w:r w:rsidR="006049F7" w:rsidRPr="006049F7">
              <w:rPr>
                <w:rFonts w:eastAsia="Times New Roman" w:cs="Times New Roman"/>
                <w:i/>
                <w:color w:val="FF0000"/>
                <w:szCs w:val="24"/>
                <w:lang w:val="ro-RO" w:eastAsia="ro-RO"/>
              </w:rPr>
              <w:t xml:space="preserve">Activităţi şi cheltuieli şi Analiza financiară </w:t>
            </w:r>
            <w:r w:rsidR="00913A01" w:rsidRPr="00913A01">
              <w:rPr>
                <w:rFonts w:eastAsia="Times New Roman" w:cs="Times New Roman"/>
                <w:i/>
                <w:color w:val="FF0000"/>
                <w:szCs w:val="24"/>
                <w:lang w:val="ro-RO" w:eastAsia="ro-RO"/>
              </w:rPr>
              <w:t xml:space="preserve"> </w:t>
            </w:r>
            <w:r w:rsidRPr="00913A01">
              <w:rPr>
                <w:rFonts w:eastAsia="Times New Roman" w:cs="Times New Roman"/>
                <w:i/>
                <w:color w:val="FF0000"/>
                <w:szCs w:val="24"/>
                <w:lang w:val="ro-RO" w:eastAsia="ro-RO"/>
              </w:rPr>
              <w:t>din Cererea de Finanțare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 6. Efectul stimulativ, alin.1 </w:t>
      </w:r>
      <w:r w:rsidR="00C84399">
        <w:rPr>
          <w:b/>
          <w:noProof/>
          <w:u w:val="single"/>
          <w:lang w:val="ro-RO"/>
        </w:rPr>
        <w:t>si 2</w:t>
      </w:r>
    </w:p>
    <w:tbl>
      <w:tblPr>
        <w:tblStyle w:val="TableGrid"/>
        <w:tblW w:w="0" w:type="auto"/>
        <w:tblLook w:val="04A0" w:firstRow="1" w:lastRow="0" w:firstColumn="1" w:lastColumn="0" w:noHBand="0" w:noVBand="1"/>
      </w:tblPr>
      <w:tblGrid>
        <w:gridCol w:w="9576"/>
      </w:tblGrid>
      <w:tr w:rsidR="00B23684" w:rsidRPr="0061305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6.1 distribuţie</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ED3466" w:rsidP="00ED3466">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lastRenderedPageBreak/>
              <w:t xml:space="preserve">Solicitantul justifică efectul stimulativ al ajutorului solicitat </w:t>
            </w:r>
            <w:r>
              <w:rPr>
                <w:rFonts w:eastAsia="Times New Roman" w:cs="Times New Roman"/>
                <w:i/>
                <w:color w:val="FF0000"/>
                <w:szCs w:val="24"/>
                <w:lang w:val="ro-RO" w:eastAsia="ro-RO"/>
              </w:rPr>
              <w:t xml:space="preserve">şi va </w:t>
            </w:r>
            <w:r w:rsidR="00CE2433" w:rsidRPr="00CE2433">
              <w:rPr>
                <w:rFonts w:eastAsia="Times New Roman" w:cs="Times New Roman"/>
                <w:i/>
                <w:color w:val="FF0000"/>
                <w:szCs w:val="24"/>
                <w:lang w:val="ro-RO" w:eastAsia="ro-RO"/>
              </w:rPr>
              <w:t>completa cu elementele precizate mai sus la punctele a)-e)</w:t>
            </w:r>
          </w:p>
        </w:tc>
      </w:tr>
      <w:tr w:rsidR="00B23684" w:rsidRPr="0061305D" w:rsidTr="001C3062">
        <w:tc>
          <w:tcPr>
            <w:tcW w:w="9576" w:type="dxa"/>
          </w:tcPr>
          <w:p w:rsidR="006B67DF" w:rsidRDefault="00CE2433"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3933E0">
              <w:rPr>
                <w:rFonts w:eastAsia="Times New Roman" w:cs="Times New Roman"/>
                <w:i/>
                <w:color w:val="FF0000"/>
                <w:szCs w:val="24"/>
                <w:lang w:val="ro-RO" w:eastAsia="ro-RO"/>
              </w:rPr>
              <w:t>Obiectivului specific 6.1 distribuţie</w:t>
            </w:r>
            <w:r w:rsidR="006B67DF" w:rsidRPr="00CE2433">
              <w:rPr>
                <w:rFonts w:eastAsia="Times New Roman" w:cs="Times New Roman"/>
                <w:i/>
                <w:color w:val="FF0000"/>
                <w:szCs w:val="24"/>
                <w:lang w:val="ro-RO" w:eastAsia="ro-RO"/>
              </w:rPr>
              <w:t xml:space="preserve"> vor explica ce s-ar întâmpla în absența ajutorului, și anume o situație care este descrisă ca fiind scenariul contrafactual</w:t>
            </w:r>
            <w:r w:rsidR="001B13EE">
              <w:rPr>
                <w:rFonts w:eastAsia="Times New Roman" w:cs="Times New Roman"/>
                <w:i/>
                <w:color w:val="FF0000"/>
                <w:szCs w:val="24"/>
                <w:lang w:val="ro-RO" w:eastAsia="ro-RO"/>
              </w:rPr>
              <w:t>.</w:t>
            </w:r>
          </w:p>
          <w:p w:rsidR="001B13EE" w:rsidRDefault="001B13EE" w:rsidP="006B67DF">
            <w:pPr>
              <w:jc w:val="both"/>
              <w:rPr>
                <w:rFonts w:eastAsia="Times New Roman" w:cs="Times New Roman"/>
                <w:szCs w:val="24"/>
                <w:lang w:val="ro-RO" w:eastAsia="ro-RO"/>
              </w:rPr>
            </w:pPr>
          </w:p>
          <w:p w:rsidR="007F2524"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Ajutoarele nu </w:t>
            </w:r>
            <w:r w:rsidR="0010170A" w:rsidRPr="00CE2433">
              <w:rPr>
                <w:rFonts w:eastAsia="Times New Roman" w:cs="Times New Roman"/>
                <w:i/>
                <w:color w:val="FF0000"/>
                <w:szCs w:val="24"/>
                <w:lang w:val="ro-RO" w:eastAsia="ro-RO"/>
              </w:rPr>
              <w:t>sprijină</w:t>
            </w:r>
            <w:r w:rsidRPr="00CE2433">
              <w:rPr>
                <w:rFonts w:eastAsia="Times New Roman" w:cs="Times New Roman"/>
                <w:i/>
                <w:color w:val="FF0000"/>
                <w:szCs w:val="24"/>
                <w:lang w:val="ro-RO" w:eastAsia="ro-RO"/>
              </w:rPr>
              <w:t xml:space="preserve"> costurile unei activități pe care întreprinderea si le-ar fi suportat oricum și nu va compensa riscul comercial norma</w:t>
            </w:r>
            <w:r w:rsidR="00292823">
              <w:rPr>
                <w:rFonts w:eastAsia="Times New Roman" w:cs="Times New Roman"/>
                <w:i/>
                <w:color w:val="FF0000"/>
                <w:szCs w:val="24"/>
                <w:lang w:val="ro-RO" w:eastAsia="ro-RO"/>
              </w:rPr>
              <w:t>l al unei activități economice.</w:t>
            </w:r>
          </w:p>
          <w:p w:rsidR="00B612FE" w:rsidRPr="004D7CCE" w:rsidRDefault="00B612FE" w:rsidP="00CE2433">
            <w:pPr>
              <w:jc w:val="both"/>
              <w:rPr>
                <w:rFonts w:eastAsia="Times New Roman" w:cs="Times New Roman"/>
                <w:i/>
                <w:color w:val="FF0000"/>
                <w:szCs w:val="24"/>
                <w:lang w:val="ro-RO" w:eastAsia="ro-RO"/>
              </w:rPr>
            </w:pPr>
          </w:p>
          <w:p w:rsidR="004D7CCE" w:rsidRPr="004D7CCE" w:rsidRDefault="00B612FE" w:rsidP="004D7CCE">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p w:rsidR="004D7CCE" w:rsidRPr="00CE2433" w:rsidRDefault="004D7CCE" w:rsidP="00CE2433">
            <w:pPr>
              <w:jc w:val="both"/>
              <w:rPr>
                <w:rFonts w:eastAsia="Times New Roman" w:cs="Times New Roman"/>
                <w:szCs w:val="24"/>
                <w:lang w:val="ro-RO" w:eastAsia="ro-RO"/>
              </w:rPr>
            </w:pPr>
          </w:p>
        </w:tc>
      </w:tr>
    </w:tbl>
    <w:p w:rsidR="00D90E91" w:rsidRDefault="00D90E91" w:rsidP="00B23684">
      <w:pPr>
        <w:shd w:val="clear" w:color="auto" w:fill="FFFFFF"/>
        <w:spacing w:after="0" w:line="240" w:lineRule="auto"/>
        <w:jc w:val="both"/>
        <w:rPr>
          <w:b/>
          <w:noProof/>
          <w:u w:val="single"/>
          <w:lang w:val="ro-RO"/>
        </w:rPr>
      </w:pPr>
    </w:p>
    <w:p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61305D" w:rsidTr="00B81C7F">
        <w:tc>
          <w:tcPr>
            <w:tcW w:w="9576" w:type="dxa"/>
          </w:tcPr>
          <w:p w:rsidR="00B81C7F" w:rsidRPr="00D90E91" w:rsidRDefault="001127FF" w:rsidP="001127FF">
            <w:pPr>
              <w:shd w:val="clear" w:color="auto" w:fill="FFFFFF"/>
              <w:spacing w:after="120"/>
              <w:jc w:val="both"/>
              <w:rPr>
                <w:rFonts w:cs="Times New Roman"/>
                <w:i/>
                <w:szCs w:val="24"/>
                <w:lang w:val="ro-RO"/>
              </w:rPr>
            </w:pPr>
            <w:r w:rsidRPr="001127FF">
              <w:rPr>
                <w:rFonts w:cs="Times New Roman"/>
                <w:i/>
                <w:szCs w:val="24"/>
                <w:lang w:val="ro-RO"/>
              </w:rPr>
              <w:t xml:space="preserve">Pentru acelaşi beneficiar şi aceleaşi cheltuieli eligibile, ajutorul acordat nu se poate cumula cu niciun alt ajutor de stat, inclusiv de </w:t>
            </w:r>
            <w:proofErr w:type="spellStart"/>
            <w:r w:rsidRPr="001127FF">
              <w:rPr>
                <w:rFonts w:cs="Times New Roman"/>
                <w:i/>
                <w:szCs w:val="24"/>
                <w:lang w:val="ro-RO"/>
              </w:rPr>
              <w:t>minimis</w:t>
            </w:r>
            <w:proofErr w:type="spellEnd"/>
            <w:r w:rsidR="00606AD9">
              <w:rPr>
                <w:rFonts w:cs="Times New Roman"/>
                <w:i/>
                <w:szCs w:val="24"/>
                <w:lang w:val="ro-RO"/>
              </w:rPr>
              <w:t>.</w:t>
            </w:r>
          </w:p>
        </w:tc>
      </w:tr>
      <w:tr w:rsidR="00B81C7F" w:rsidRPr="0061305D" w:rsidTr="00B81C7F">
        <w:tc>
          <w:tcPr>
            <w:tcW w:w="9576" w:type="dxa"/>
          </w:tcPr>
          <w:p w:rsidR="00280831" w:rsidRDefault="00CB1E2F" w:rsidP="00625C36">
            <w:pPr>
              <w:jc w:val="both"/>
              <w:rPr>
                <w:i/>
                <w:color w:val="FF0000"/>
                <w:lang w:val="fr-FR"/>
              </w:rPr>
            </w:pPr>
            <w:r w:rsidRPr="00CB1E2F">
              <w:rPr>
                <w:i/>
                <w:color w:val="FF0000"/>
                <w:lang w:val="fr-FR"/>
              </w:rPr>
              <w:t xml:space="preserve">Se va </w:t>
            </w:r>
            <w:proofErr w:type="spellStart"/>
            <w:r w:rsidRPr="00CB1E2F">
              <w:rPr>
                <w:i/>
                <w:color w:val="FF0000"/>
                <w:lang w:val="fr-FR"/>
              </w:rPr>
              <w:t>preciza</w:t>
            </w:r>
            <w:proofErr w:type="spellEnd"/>
            <w:r w:rsidRPr="00CB1E2F">
              <w:rPr>
                <w:i/>
                <w:color w:val="FF0000"/>
                <w:lang w:val="fr-FR"/>
              </w:rPr>
              <w:t xml:space="preserve"> </w:t>
            </w:r>
            <w:proofErr w:type="spellStart"/>
            <w:r w:rsidRPr="00CB1E2F">
              <w:rPr>
                <w:i/>
                <w:color w:val="FF0000"/>
                <w:lang w:val="fr-FR"/>
              </w:rPr>
              <w:t>dacă</w:t>
            </w:r>
            <w:proofErr w:type="spellEnd"/>
            <w:r w:rsidRPr="00CB1E2F">
              <w:rPr>
                <w:i/>
                <w:color w:val="FF0000"/>
                <w:lang w:val="fr-FR"/>
              </w:rPr>
              <w:t xml:space="preserve"> </w:t>
            </w:r>
            <w:proofErr w:type="spellStart"/>
            <w:r w:rsidRPr="00CB1E2F">
              <w:rPr>
                <w:i/>
                <w:color w:val="FF0000"/>
                <w:lang w:val="fr-FR"/>
              </w:rPr>
              <w:t>pentru</w:t>
            </w:r>
            <w:proofErr w:type="spellEnd"/>
            <w:r w:rsidRPr="00CB1E2F">
              <w:rPr>
                <w:i/>
                <w:color w:val="FF0000"/>
                <w:lang w:val="fr-FR"/>
              </w:rPr>
              <w:t xml:space="preserve"> </w:t>
            </w:r>
            <w:proofErr w:type="spellStart"/>
            <w:r w:rsidRPr="00CB1E2F">
              <w:rPr>
                <w:i/>
                <w:color w:val="FF0000"/>
                <w:lang w:val="fr-FR"/>
              </w:rPr>
              <w:t>aceleaşi</w:t>
            </w:r>
            <w:proofErr w:type="spellEnd"/>
            <w:r w:rsidRPr="00CB1E2F">
              <w:rPr>
                <w:i/>
                <w:color w:val="FF0000"/>
                <w:lang w:val="fr-FR"/>
              </w:rPr>
              <w:t xml:space="preserve"> </w:t>
            </w:r>
            <w:proofErr w:type="spellStart"/>
            <w:r w:rsidRPr="00CB1E2F">
              <w:rPr>
                <w:i/>
                <w:color w:val="FF0000"/>
                <w:lang w:val="fr-FR"/>
              </w:rPr>
              <w:t>cheltuieli</w:t>
            </w:r>
            <w:proofErr w:type="spellEnd"/>
            <w:r w:rsidRPr="00CB1E2F">
              <w:rPr>
                <w:i/>
                <w:color w:val="FF0000"/>
                <w:lang w:val="fr-FR"/>
              </w:rPr>
              <w:t xml:space="preserve"> </w:t>
            </w:r>
            <w:proofErr w:type="spellStart"/>
            <w:r w:rsidRPr="00CB1E2F">
              <w:rPr>
                <w:i/>
                <w:color w:val="FF0000"/>
                <w:lang w:val="fr-FR"/>
              </w:rPr>
              <w:t>eligibile</w:t>
            </w:r>
            <w:proofErr w:type="spellEnd"/>
            <w:r w:rsidRPr="00CB1E2F">
              <w:rPr>
                <w:i/>
                <w:color w:val="FF0000"/>
                <w:lang w:val="fr-FR"/>
              </w:rPr>
              <w:t xml:space="preserve"> </w:t>
            </w:r>
            <w:proofErr w:type="spellStart"/>
            <w:r w:rsidRPr="00CB1E2F">
              <w:rPr>
                <w:i/>
                <w:color w:val="FF0000"/>
                <w:lang w:val="fr-FR"/>
              </w:rPr>
              <w:t>solicitantul</w:t>
            </w:r>
            <w:proofErr w:type="spellEnd"/>
            <w:r w:rsidRPr="00CB1E2F">
              <w:rPr>
                <w:i/>
                <w:color w:val="FF0000"/>
                <w:lang w:val="fr-FR"/>
              </w:rPr>
              <w:t xml:space="preserve"> </w:t>
            </w:r>
            <w:proofErr w:type="gramStart"/>
            <w:r w:rsidRPr="00CB1E2F">
              <w:rPr>
                <w:i/>
                <w:color w:val="FF0000"/>
                <w:lang w:val="fr-FR"/>
              </w:rPr>
              <w:t>a</w:t>
            </w:r>
            <w:proofErr w:type="gramEnd"/>
            <w:r w:rsidRPr="00CB1E2F">
              <w:rPr>
                <w:i/>
                <w:color w:val="FF0000"/>
                <w:lang w:val="fr-FR"/>
              </w:rPr>
              <w:t xml:space="preserve"> mai </w:t>
            </w:r>
            <w:proofErr w:type="spellStart"/>
            <w:r w:rsidRPr="00CB1E2F">
              <w:rPr>
                <w:i/>
                <w:color w:val="FF0000"/>
                <w:lang w:val="fr-FR"/>
              </w:rPr>
              <w:t>obţinut</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stat/este in </w:t>
            </w:r>
            <w:proofErr w:type="spellStart"/>
            <w:r w:rsidRPr="00CB1E2F">
              <w:rPr>
                <w:i/>
                <w:color w:val="FF0000"/>
                <w:lang w:val="fr-FR"/>
              </w:rPr>
              <w:t>curs</w:t>
            </w:r>
            <w:proofErr w:type="spellEnd"/>
            <w:r w:rsidRPr="00CB1E2F">
              <w:rPr>
                <w:i/>
                <w:color w:val="FF0000"/>
                <w:lang w:val="fr-FR"/>
              </w:rPr>
              <w:t xml:space="preserve"> de </w:t>
            </w:r>
            <w:proofErr w:type="spellStart"/>
            <w:r w:rsidRPr="00CB1E2F">
              <w:rPr>
                <w:i/>
                <w:color w:val="FF0000"/>
                <w:lang w:val="fr-FR"/>
              </w:rPr>
              <w:t>obţinere</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w:t>
            </w:r>
          </w:p>
          <w:p w:rsidR="00CB1E2F" w:rsidRPr="00CB1E2F" w:rsidRDefault="00CB1E2F" w:rsidP="00625C36">
            <w:pPr>
              <w:jc w:val="both"/>
              <w:rPr>
                <w:i/>
                <w:color w:val="FF0000"/>
                <w:lang w:val="fr-FR"/>
              </w:rPr>
            </w:pPr>
          </w:p>
          <w:p w:rsidR="00B81C7F" w:rsidRPr="00280831" w:rsidRDefault="00625C36" w:rsidP="003D0725">
            <w:pPr>
              <w:jc w:val="both"/>
              <w:rPr>
                <w:i/>
                <w:color w:val="FF0000"/>
                <w:lang w:val="ro-RO"/>
              </w:rPr>
            </w:pPr>
            <w:r w:rsidRPr="00CB1E2F">
              <w:rPr>
                <w:i/>
                <w:color w:val="FF0000"/>
                <w:lang w:val="ro-RO"/>
              </w:rPr>
              <w:t xml:space="preserve">Răspunsul se va corela cu Declarația privind conformitatea cu regulile ajutorului de stat, din </w:t>
            </w:r>
            <w:r w:rsidR="00D15FDB" w:rsidRPr="00CB1E2F">
              <w:rPr>
                <w:i/>
                <w:color w:val="FF0000"/>
                <w:lang w:val="ro-RO"/>
              </w:rPr>
              <w:t>Anexa C1.3.la Cererea de finanţare</w:t>
            </w:r>
            <w:r w:rsidR="00215756">
              <w:rPr>
                <w:i/>
                <w:color w:val="FF0000"/>
                <w:lang w:val="ro-RO"/>
              </w:rPr>
              <w:t xml:space="preserve"> </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7C3ECB">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576"/>
      </w:tblGrid>
      <w:tr w:rsidR="007D1316" w:rsidRPr="0061305D" w:rsidTr="00481B6C">
        <w:trPr>
          <w:trHeight w:val="838"/>
        </w:trPr>
        <w:tc>
          <w:tcPr>
            <w:tcW w:w="9576" w:type="dxa"/>
          </w:tcPr>
          <w:p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xml:space="preserve">, în corelare cu definiţia de la articolul 2, alin.130 din </w:t>
            </w:r>
            <w:r w:rsidR="0080015E" w:rsidRPr="0080015E">
              <w:rPr>
                <w:rFonts w:cstheme="minorHAnsi"/>
                <w:i/>
                <w:color w:val="FF0000"/>
                <w:szCs w:val="24"/>
                <w:lang w:val="ro-RO"/>
              </w:rPr>
              <w:t>Regulamentul de ajutor de stat exceptat</w:t>
            </w:r>
          </w:p>
        </w:tc>
      </w:tr>
    </w:tbl>
    <w:p w:rsidR="00BA26D2" w:rsidRPr="001127FF" w:rsidRDefault="00BA26D2" w:rsidP="001127FF">
      <w:pPr>
        <w:shd w:val="clear" w:color="auto" w:fill="FFFFFF"/>
        <w:spacing w:after="0" w:line="240" w:lineRule="auto"/>
        <w:jc w:val="both"/>
        <w:rPr>
          <w:rFonts w:cstheme="minorHAnsi"/>
          <w:b/>
          <w:szCs w:val="24"/>
          <w:lang w:val="ro-RO"/>
        </w:rPr>
      </w:pPr>
    </w:p>
    <w:p w:rsidR="00BA26D2" w:rsidRDefault="00BA26D2" w:rsidP="00A22C57">
      <w:pPr>
        <w:pStyle w:val="ListParagraph"/>
        <w:shd w:val="clear" w:color="auto" w:fill="FFFFFF"/>
        <w:spacing w:after="0" w:line="240" w:lineRule="auto"/>
        <w:ind w:left="360"/>
        <w:jc w:val="both"/>
        <w:rPr>
          <w:rFonts w:cstheme="minorHAnsi"/>
          <w:b/>
          <w:szCs w:val="24"/>
          <w:lang w:val="ro-RO"/>
        </w:rPr>
      </w:pPr>
    </w:p>
    <w:p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RPr="0061305D" w:rsidTr="00B900A7">
        <w:tc>
          <w:tcPr>
            <w:tcW w:w="9576" w:type="dxa"/>
          </w:tcPr>
          <w:p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rsidR="00B900A7" w:rsidRDefault="00B900A7" w:rsidP="00D329E9">
            <w:pPr>
              <w:tabs>
                <w:tab w:val="left" w:pos="0"/>
              </w:tabs>
              <w:jc w:val="both"/>
              <w:rPr>
                <w:b/>
                <w:noProof/>
                <w:u w:val="single"/>
                <w:lang w:val="ro-RO"/>
              </w:rPr>
            </w:pPr>
          </w:p>
        </w:tc>
      </w:tr>
      <w:tr w:rsidR="00B900A7" w:rsidRPr="0061305D" w:rsidTr="00B900A7">
        <w:tc>
          <w:tcPr>
            <w:tcW w:w="9576" w:type="dxa"/>
          </w:tcPr>
          <w:p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rsidR="00733A9C" w:rsidRDefault="00733A9C" w:rsidP="00891660">
            <w:pPr>
              <w:autoSpaceDE w:val="0"/>
              <w:autoSpaceDN w:val="0"/>
              <w:adjustRightInd w:val="0"/>
              <w:rPr>
                <w:i/>
                <w:noProof/>
                <w:color w:val="FF0000"/>
                <w:lang w:val="ro-RO"/>
              </w:rPr>
            </w:pPr>
          </w:p>
          <w:p w:rsidR="00B900A7" w:rsidRDefault="00891660" w:rsidP="003D0725">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rsidR="00B900A7" w:rsidRDefault="00B900A7" w:rsidP="00D329E9">
      <w:pPr>
        <w:tabs>
          <w:tab w:val="left" w:pos="0"/>
        </w:tabs>
        <w:spacing w:after="0" w:line="240" w:lineRule="auto"/>
        <w:jc w:val="both"/>
        <w:rPr>
          <w:b/>
          <w:noProof/>
          <w:u w:val="single"/>
          <w:lang w:val="ro-RO"/>
        </w:rPr>
      </w:pPr>
    </w:p>
    <w:p w:rsidR="00445199" w:rsidRDefault="00445199" w:rsidP="00445199">
      <w:pPr>
        <w:tabs>
          <w:tab w:val="left" w:pos="0"/>
        </w:tabs>
        <w:spacing w:after="0" w:line="240" w:lineRule="auto"/>
        <w:jc w:val="both"/>
        <w:rPr>
          <w:b/>
          <w:noProof/>
          <w:u w:val="single"/>
          <w:lang w:val="ro-RO"/>
        </w:rPr>
      </w:pPr>
      <w:r>
        <w:rPr>
          <w:b/>
          <w:noProof/>
          <w:u w:val="single"/>
          <w:lang w:val="ro-RO"/>
        </w:rPr>
        <w:t xml:space="preserve">Alin. 4, </w:t>
      </w:r>
      <w:r w:rsidRPr="00486352">
        <w:rPr>
          <w:b/>
          <w:noProof/>
          <w:u w:val="single"/>
          <w:lang w:val="ro-RO"/>
        </w:rPr>
        <w:t>Art. 48. Ajutoarele pentru investiţii în infrastructura energetică</w:t>
      </w:r>
    </w:p>
    <w:p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Tr="00B900A7">
        <w:tc>
          <w:tcPr>
            <w:tcW w:w="9576" w:type="dxa"/>
          </w:tcPr>
          <w:p w:rsidR="00B900A7" w:rsidRDefault="00B900A7" w:rsidP="00445199">
            <w:pPr>
              <w:tabs>
                <w:tab w:val="left" w:pos="0"/>
              </w:tabs>
              <w:jc w:val="both"/>
              <w:rPr>
                <w:b/>
                <w:noProof/>
                <w:u w:val="single"/>
                <w:lang w:val="ro-RO"/>
              </w:rPr>
            </w:pPr>
            <w:r w:rsidRPr="00445199">
              <w:rPr>
                <w:i/>
                <w:noProof/>
                <w:lang w:val="ro-RO"/>
              </w:rPr>
              <w:lastRenderedPageBreak/>
              <w:t>Costurile eligibile sunt costurile de investiții</w:t>
            </w:r>
          </w:p>
        </w:tc>
      </w:tr>
      <w:tr w:rsidR="00B900A7" w:rsidRPr="005B1CB7" w:rsidTr="00B900A7">
        <w:tc>
          <w:tcPr>
            <w:tcW w:w="9576" w:type="dxa"/>
          </w:tcPr>
          <w:p w:rsidR="00B900A7" w:rsidRPr="00B900A7" w:rsidRDefault="00B900A7" w:rsidP="00830E60">
            <w:pPr>
              <w:shd w:val="clear" w:color="auto" w:fill="FFFFFF"/>
              <w:jc w:val="both"/>
              <w:rPr>
                <w:i/>
                <w:noProof/>
                <w:color w:val="FF0000"/>
                <w:lang w:val="ro-RO"/>
              </w:rPr>
            </w:pPr>
            <w:r w:rsidRPr="00B900A7">
              <w:rPr>
                <w:i/>
                <w:noProof/>
                <w:color w:val="FF0000"/>
                <w:lang w:val="ro-RO"/>
              </w:rPr>
              <w:t>Se vor prezenta cheltuielile cu infrastructura energetică din cadrul pro</w:t>
            </w:r>
            <w:r w:rsidR="00365DF4">
              <w:rPr>
                <w:i/>
                <w:noProof/>
                <w:color w:val="FF0000"/>
                <w:lang w:val="ro-RO"/>
              </w:rPr>
              <w:t>ie</w:t>
            </w:r>
            <w:r w:rsidRPr="00B900A7">
              <w:rPr>
                <w:i/>
                <w:noProof/>
                <w:color w:val="FF0000"/>
                <w:lang w:val="ro-RO"/>
              </w:rPr>
              <w:t>ctului, eligibile pe ajutorul de stat, în corelare cu secţiun</w:t>
            </w:r>
            <w:r w:rsidR="00830E60">
              <w:rPr>
                <w:i/>
                <w:noProof/>
                <w:color w:val="FF0000"/>
                <w:lang w:val="ro-RO"/>
              </w:rPr>
              <w:t xml:space="preserve">ile </w:t>
            </w:r>
            <w:r w:rsidR="003D0725" w:rsidRPr="003D0725">
              <w:rPr>
                <w:i/>
                <w:noProof/>
                <w:color w:val="FF0000"/>
                <w:lang w:val="ro-RO"/>
              </w:rPr>
              <w:t xml:space="preserve">Buget - Activități și cheltuieli </w:t>
            </w:r>
            <w:r w:rsidR="006407F0">
              <w:rPr>
                <w:i/>
                <w:noProof/>
                <w:color w:val="FF0000"/>
                <w:lang w:val="ro-RO"/>
              </w:rPr>
              <w:t>din Cererea de finanţare și cu respectarea prevederilor din Ghidul Solicitantului.</w:t>
            </w:r>
          </w:p>
        </w:tc>
      </w:tr>
    </w:tbl>
    <w:p w:rsidR="00A7533E" w:rsidRDefault="00A7533E" w:rsidP="00D329E9">
      <w:pPr>
        <w:shd w:val="clear" w:color="auto" w:fill="FFFFFF"/>
        <w:spacing w:after="0" w:line="240" w:lineRule="auto"/>
        <w:jc w:val="both"/>
        <w:rPr>
          <w:noProof/>
          <w:color w:val="FF0000"/>
          <w:lang w:val="ro-RO"/>
        </w:rPr>
      </w:pPr>
    </w:p>
    <w:p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824C5B" w:rsidTr="00824C5B">
        <w:tc>
          <w:tcPr>
            <w:tcW w:w="9576" w:type="dxa"/>
          </w:tcPr>
          <w:p w:rsidR="00824C5B" w:rsidRPr="00114BF8" w:rsidRDefault="00824C5B" w:rsidP="00824C5B">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exploatare aferent investiției. Profitul din exploatare se de</w:t>
            </w:r>
            <w:r w:rsidRPr="00114BF8">
              <w:rPr>
                <w:rFonts w:eastAsia="Times New Roman" w:cs="Times New Roman"/>
                <w:i/>
                <w:szCs w:val="24"/>
                <w:lang w:val="ro-RO"/>
              </w:rPr>
              <w:t>duce din costurile eligibile ex-ante prin analiza financiară a proiectului.</w:t>
            </w:r>
          </w:p>
          <w:p w:rsidR="00824C5B" w:rsidRPr="006407F0" w:rsidRDefault="00824C5B" w:rsidP="006407F0">
            <w:pPr>
              <w:shd w:val="clear" w:color="auto" w:fill="FFFFFF"/>
              <w:spacing w:before="100" w:beforeAutospacing="1" w:after="100" w:afterAutospacing="1"/>
              <w:jc w:val="both"/>
              <w:rPr>
                <w:rFonts w:eastAsia="Times New Roman" w:cs="Times New Roman"/>
                <w:i/>
                <w:szCs w:val="24"/>
                <w:lang w:val="ro-RO"/>
              </w:rPr>
            </w:pPr>
            <w:r w:rsidRPr="00114BF8">
              <w:rPr>
                <w:rFonts w:cs="Times New Roman"/>
                <w:b/>
                <w:bCs/>
                <w:i/>
                <w:szCs w:val="24"/>
                <w:lang w:val="ro-RO"/>
              </w:rPr>
              <w:t>Costul eligibil</w:t>
            </w:r>
            <w:r w:rsidRPr="00114BF8">
              <w:rPr>
                <w:rFonts w:cs="Times New Roman"/>
                <w:bCs/>
                <w:i/>
                <w:szCs w:val="24"/>
                <w:lang w:val="ro-RO"/>
              </w:rPr>
              <w:t xml:space="preserve"> este deficitul de finan</w:t>
            </w:r>
            <w:r w:rsidRPr="00114BF8">
              <w:rPr>
                <w:rFonts w:cs="Times New Roman" w:hint="eastAsia"/>
                <w:bCs/>
                <w:i/>
                <w:szCs w:val="24"/>
                <w:lang w:val="ro-RO"/>
              </w:rPr>
              <w:t>ţ</w:t>
            </w:r>
            <w:r w:rsidRPr="00114BF8">
              <w:rPr>
                <w:rFonts w:cs="Times New Roman"/>
                <w:bCs/>
                <w:i/>
                <w:szCs w:val="24"/>
                <w:lang w:val="ro-RO"/>
              </w:rPr>
              <w:t xml:space="preserve">are, </w:t>
            </w:r>
            <w:r w:rsidRPr="00114BF8">
              <w:rPr>
                <w:rFonts w:cs="Times New Roman" w:hint="eastAsia"/>
                <w:bCs/>
                <w:i/>
                <w:szCs w:val="24"/>
                <w:lang w:val="ro-RO"/>
              </w:rPr>
              <w:t>î</w:t>
            </w:r>
            <w:r w:rsidRPr="00114BF8">
              <w:rPr>
                <w:rFonts w:cs="Times New Roman"/>
                <w:bCs/>
                <w:i/>
                <w:szCs w:val="24"/>
                <w:lang w:val="ro-RO"/>
              </w:rPr>
              <w:t>n condi</w:t>
            </w:r>
            <w:r w:rsidRPr="00114BF8">
              <w:rPr>
                <w:rFonts w:cs="Times New Roman" w:hint="eastAsia"/>
                <w:bCs/>
                <w:i/>
                <w:szCs w:val="24"/>
                <w:lang w:val="ro-RO"/>
              </w:rPr>
              <w:t>ţ</w:t>
            </w:r>
            <w:r w:rsidRPr="00114BF8">
              <w:rPr>
                <w:rFonts w:cs="Times New Roman"/>
                <w:bCs/>
                <w:i/>
                <w:szCs w:val="24"/>
                <w:lang w:val="ro-RO"/>
              </w:rPr>
              <w:t xml:space="preserve">iile </w:t>
            </w:r>
            <w:r w:rsidRPr="00114BF8">
              <w:rPr>
                <w:rFonts w:cs="Times New Roman" w:hint="eastAsia"/>
                <w:bCs/>
                <w:i/>
                <w:szCs w:val="24"/>
                <w:lang w:val="ro-RO"/>
              </w:rPr>
              <w:t>î</w:t>
            </w:r>
            <w:r w:rsidRPr="00114BF8">
              <w:rPr>
                <w:rFonts w:cs="Times New Roman"/>
                <w:bCs/>
                <w:i/>
                <w:szCs w:val="24"/>
                <w:lang w:val="ro-RO"/>
              </w:rPr>
              <w:t>n care scenariul contrafactual este considerat a fi situa</w:t>
            </w:r>
            <w:r w:rsidRPr="00114BF8">
              <w:rPr>
                <w:rFonts w:cs="Times New Roman" w:hint="eastAsia"/>
                <w:bCs/>
                <w:i/>
                <w:szCs w:val="24"/>
                <w:lang w:val="ro-RO"/>
              </w:rPr>
              <w:t>ţ</w:t>
            </w:r>
            <w:r w:rsidRPr="00114BF8">
              <w:rPr>
                <w:rFonts w:cs="Times New Roman"/>
                <w:bCs/>
                <w:i/>
                <w:szCs w:val="24"/>
                <w:lang w:val="ro-RO"/>
              </w:rPr>
              <w:t xml:space="preserve">ia </w:t>
            </w:r>
            <w:r w:rsidRPr="00114BF8">
              <w:rPr>
                <w:rFonts w:cs="Times New Roman" w:hint="eastAsia"/>
                <w:bCs/>
                <w:i/>
                <w:szCs w:val="24"/>
                <w:lang w:val="ro-RO"/>
              </w:rPr>
              <w:t>î</w:t>
            </w:r>
            <w:r w:rsidRPr="00114BF8">
              <w:rPr>
                <w:rFonts w:cs="Times New Roman"/>
                <w:bCs/>
                <w:i/>
                <w:szCs w:val="24"/>
                <w:lang w:val="ro-RO"/>
              </w:rPr>
              <w:t>n care infrastructura energetic</w:t>
            </w:r>
            <w:r w:rsidRPr="00114BF8">
              <w:rPr>
                <w:rFonts w:cs="Times New Roman" w:hint="eastAsia"/>
                <w:bCs/>
                <w:i/>
                <w:szCs w:val="24"/>
                <w:lang w:val="ro-RO"/>
              </w:rPr>
              <w:t>ă</w:t>
            </w:r>
            <w:r w:rsidRPr="00114BF8">
              <w:rPr>
                <w:rFonts w:cs="Times New Roman"/>
                <w:bCs/>
                <w:i/>
                <w:szCs w:val="24"/>
                <w:lang w:val="ro-RO"/>
              </w:rPr>
              <w:t xml:space="preserve"> respectiv</w:t>
            </w:r>
            <w:r w:rsidRPr="00114BF8">
              <w:rPr>
                <w:rFonts w:cs="Times New Roman" w:hint="eastAsia"/>
                <w:bCs/>
                <w:i/>
                <w:szCs w:val="24"/>
                <w:lang w:val="ro-RO"/>
              </w:rPr>
              <w:t>ă</w:t>
            </w:r>
            <w:r w:rsidRPr="00114BF8">
              <w:rPr>
                <w:rFonts w:cs="Times New Roman"/>
                <w:bCs/>
                <w:i/>
                <w:szCs w:val="24"/>
                <w:lang w:val="ro-RO"/>
              </w:rPr>
              <w:t xml:space="preserve"> nu s-ar realiza.</w:t>
            </w:r>
            <w:r>
              <w:rPr>
                <w:rFonts w:cs="Times New Roman"/>
                <w:bCs/>
                <w:i/>
                <w:szCs w:val="24"/>
                <w:lang w:val="ro-RO"/>
              </w:rPr>
              <w:t xml:space="preserve"> </w:t>
            </w:r>
            <w:r w:rsidRPr="00114BF8">
              <w:rPr>
                <w:rFonts w:cs="Times New Roman"/>
                <w:bCs/>
                <w:i/>
                <w:szCs w:val="24"/>
                <w:lang w:val="ro-RO"/>
              </w:rPr>
              <w:t>Costurile eligibile se stabilesc</w:t>
            </w:r>
            <w:r>
              <w:rPr>
                <w:rFonts w:cs="Times New Roman"/>
                <w:bCs/>
                <w:i/>
                <w:szCs w:val="24"/>
                <w:lang w:val="ro-RO"/>
              </w:rPr>
              <w:t>,</w:t>
            </w:r>
            <w:r w:rsidRPr="00114BF8">
              <w:rPr>
                <w:rFonts w:cs="Times New Roman"/>
                <w:bCs/>
                <w:i/>
                <w:szCs w:val="24"/>
                <w:lang w:val="ro-RO"/>
              </w:rPr>
              <w:t xml:space="preserve"> </w:t>
            </w:r>
            <w:r w:rsidRPr="00895655">
              <w:rPr>
                <w:rFonts w:cs="Times New Roman"/>
                <w:bCs/>
                <w:i/>
                <w:szCs w:val="24"/>
                <w:lang w:val="ro-RO"/>
              </w:rPr>
              <w:t>în urma analizei cost-beneficiu,</w:t>
            </w:r>
            <w:r>
              <w:rPr>
                <w:rFonts w:cs="Times New Roman"/>
                <w:bCs/>
                <w:i/>
                <w:szCs w:val="24"/>
                <w:lang w:val="ro-RO"/>
              </w:rPr>
              <w:t xml:space="preserve"> </w:t>
            </w:r>
            <w:r w:rsidRPr="00114BF8">
              <w:rPr>
                <w:rFonts w:cs="Times New Roman"/>
                <w:bCs/>
                <w:i/>
                <w:szCs w:val="24"/>
                <w:lang w:val="ro-RO"/>
              </w:rPr>
              <w:t>prin compararea investi</w:t>
            </w:r>
            <w:r w:rsidRPr="00114BF8">
              <w:rPr>
                <w:rFonts w:cs="Times New Roman" w:hint="eastAsia"/>
                <w:bCs/>
                <w:i/>
                <w:szCs w:val="24"/>
                <w:lang w:val="ro-RO"/>
              </w:rPr>
              <w:t>ţ</w:t>
            </w:r>
            <w:r w:rsidRPr="00114BF8">
              <w:rPr>
                <w:rFonts w:cs="Times New Roman"/>
                <w:bCs/>
                <w:i/>
                <w:szCs w:val="24"/>
                <w:lang w:val="ro-RO"/>
              </w:rPr>
              <w:t>iei care beneficiaz</w:t>
            </w:r>
            <w:r w:rsidRPr="00114BF8">
              <w:rPr>
                <w:rFonts w:cs="Times New Roman" w:hint="eastAsia"/>
                <w:bCs/>
                <w:i/>
                <w:szCs w:val="24"/>
                <w:lang w:val="ro-RO"/>
              </w:rPr>
              <w:t>ă</w:t>
            </w:r>
            <w:r w:rsidRPr="00114BF8">
              <w:rPr>
                <w:rFonts w:cs="Times New Roman"/>
                <w:bCs/>
                <w:i/>
                <w:szCs w:val="24"/>
                <w:lang w:val="ro-RO"/>
              </w:rPr>
              <w:t xml:space="preserve"> de ajutor de stat cu situa</w:t>
            </w:r>
            <w:r w:rsidRPr="00114BF8">
              <w:rPr>
                <w:rFonts w:cs="Times New Roman" w:hint="eastAsia"/>
                <w:bCs/>
                <w:i/>
                <w:szCs w:val="24"/>
                <w:lang w:val="ro-RO"/>
              </w:rPr>
              <w:t>ţ</w:t>
            </w:r>
            <w:r w:rsidRPr="00114BF8">
              <w:rPr>
                <w:rFonts w:cs="Times New Roman"/>
                <w:bCs/>
                <w:i/>
                <w:szCs w:val="24"/>
                <w:lang w:val="ro-RO"/>
              </w:rPr>
              <w:t>ia contrafactual</w:t>
            </w:r>
            <w:r w:rsidRPr="00114BF8">
              <w:rPr>
                <w:rFonts w:cs="Times New Roman" w:hint="eastAsia"/>
                <w:bCs/>
                <w:i/>
                <w:szCs w:val="24"/>
                <w:lang w:val="ro-RO"/>
              </w:rPr>
              <w:t>ă</w:t>
            </w:r>
            <w:r w:rsidRPr="00114BF8">
              <w:rPr>
                <w:rFonts w:cs="Times New Roman"/>
                <w:bCs/>
                <w:i/>
                <w:szCs w:val="24"/>
                <w:lang w:val="ro-RO"/>
              </w:rPr>
              <w:t xml:space="preserve"> </w:t>
            </w:r>
            <w:r w:rsidRPr="00114BF8">
              <w:rPr>
                <w:rFonts w:cs="Times New Roman" w:hint="eastAsia"/>
                <w:bCs/>
                <w:i/>
                <w:szCs w:val="24"/>
                <w:lang w:val="ro-RO"/>
              </w:rPr>
              <w:t>î</w:t>
            </w:r>
            <w:r w:rsidRPr="00114BF8">
              <w:rPr>
                <w:rFonts w:cs="Times New Roman"/>
                <w:bCs/>
                <w:i/>
                <w:szCs w:val="24"/>
                <w:lang w:val="ro-RO"/>
              </w:rPr>
              <w:t>n care investi</w:t>
            </w:r>
            <w:r w:rsidRPr="00114BF8">
              <w:rPr>
                <w:rFonts w:cs="Times New Roman" w:hint="eastAsia"/>
                <w:bCs/>
                <w:i/>
                <w:szCs w:val="24"/>
                <w:lang w:val="ro-RO"/>
              </w:rPr>
              <w:t>ţ</w:t>
            </w:r>
            <w:r>
              <w:rPr>
                <w:rFonts w:cs="Times New Roman"/>
                <w:bCs/>
                <w:i/>
                <w:szCs w:val="24"/>
                <w:lang w:val="ro-RO"/>
              </w:rPr>
              <w:t>ia nu s-ar realiza.</w:t>
            </w:r>
          </w:p>
        </w:tc>
      </w:tr>
      <w:tr w:rsidR="00824C5B" w:rsidRPr="0061305D" w:rsidTr="00824C5B">
        <w:tc>
          <w:tcPr>
            <w:tcW w:w="9576" w:type="dxa"/>
          </w:tcPr>
          <w:p w:rsidR="00824C5B" w:rsidRPr="00824C5B" w:rsidRDefault="00824C5B" w:rsidP="00824C5B">
            <w:pPr>
              <w:shd w:val="clear" w:color="auto" w:fill="FFFFFF"/>
              <w:spacing w:before="100" w:beforeAutospacing="1" w:after="100" w:afterAutospacing="1"/>
              <w:jc w:val="both"/>
              <w:rPr>
                <w:i/>
                <w:noProof/>
                <w:color w:val="FF0000"/>
                <w:lang w:val="ro-RO"/>
              </w:rPr>
            </w:pPr>
            <w:r w:rsidRPr="00824C5B">
              <w:rPr>
                <w:i/>
                <w:noProof/>
                <w:color w:val="FF0000"/>
                <w:lang w:val="ro-RO"/>
              </w:rPr>
              <w:t xml:space="preserve">Se va demonstra că valoarea ajutorului solicitat (deficitul de finanţare), ce rezultă din analiza cost-beneficiu, nu depăşeşte diferenţa dintre costurile eligibile și profitul din exploatare aferent investiției. </w:t>
            </w:r>
          </w:p>
          <w:p w:rsidR="00824C5B" w:rsidRPr="00824C5B" w:rsidRDefault="00824C5B" w:rsidP="00BA64BB">
            <w:pPr>
              <w:shd w:val="clear" w:color="auto" w:fill="FFFFFF"/>
              <w:spacing w:before="100" w:beforeAutospacing="1" w:after="100" w:afterAutospacing="1"/>
              <w:jc w:val="both"/>
              <w:rPr>
                <w:i/>
                <w:noProof/>
                <w:lang w:val="ro-RO"/>
              </w:rPr>
            </w:pPr>
            <w:r w:rsidRPr="00824C5B">
              <w:rPr>
                <w:i/>
                <w:noProof/>
                <w:color w:val="FF0000"/>
                <w:lang w:val="ro-RO"/>
              </w:rPr>
              <w:t>De asemenea, se va justifica faptul că valoarea eligibilă este deficitul de finanţare, prin compararea investiţiei care beneficiază de ajutor de stat, cu situaţia contrafactuală în care investiţia nu s-ar realiza, în corelare cu an</w:t>
            </w:r>
            <w:r w:rsidR="00895655">
              <w:rPr>
                <w:i/>
                <w:noProof/>
                <w:color w:val="FF0000"/>
                <w:lang w:val="ro-RO"/>
              </w:rPr>
              <w:t xml:space="preserve">aliza </w:t>
            </w:r>
            <w:r w:rsidR="00BA64BB">
              <w:rPr>
                <w:i/>
                <w:noProof/>
                <w:color w:val="FF0000"/>
                <w:lang w:val="ro-RO"/>
              </w:rPr>
              <w:t>financiară</w:t>
            </w:r>
            <w:r w:rsidR="00895655">
              <w:rPr>
                <w:i/>
                <w:noProof/>
                <w:color w:val="FF0000"/>
                <w:lang w:val="ro-RO"/>
              </w:rPr>
              <w:t xml:space="preserve"> realizată</w:t>
            </w:r>
            <w:r w:rsidR="00BA64BB">
              <w:rPr>
                <w:i/>
                <w:noProof/>
                <w:color w:val="FF0000"/>
                <w:lang w:val="ro-RO"/>
              </w:rPr>
              <w:t>,</w:t>
            </w:r>
            <w:r w:rsidR="00895655">
              <w:rPr>
                <w:i/>
                <w:noProof/>
                <w:color w:val="FF0000"/>
                <w:lang w:val="ro-RO"/>
              </w:rPr>
              <w:t xml:space="preserve"> </w:t>
            </w:r>
            <w:r w:rsidR="00BA64BB" w:rsidRPr="00BA64BB">
              <w:rPr>
                <w:i/>
                <w:noProof/>
                <w:color w:val="FF0000"/>
                <w:lang w:val="ro-RO"/>
              </w:rPr>
              <w:t>Secțiunile Buget - Activităţi şi cheltuieli şi Analiza financiară  din Cererea de Finanțare</w:t>
            </w:r>
          </w:p>
        </w:tc>
      </w:tr>
    </w:tbl>
    <w:p w:rsidR="008F7BA4" w:rsidRDefault="008F7BA4" w:rsidP="008F7BA4">
      <w:pPr>
        <w:shd w:val="clear" w:color="auto" w:fill="FFFFFF"/>
        <w:spacing w:after="0" w:line="240" w:lineRule="auto"/>
        <w:jc w:val="both"/>
        <w:rPr>
          <w:b/>
          <w:i/>
          <w:noProof/>
          <w:lang w:val="ro-RO"/>
        </w:rPr>
      </w:pPr>
    </w:p>
    <w:p w:rsidR="008F7BA4" w:rsidRDefault="008F7BA4" w:rsidP="008F7BA4">
      <w:pPr>
        <w:shd w:val="clear" w:color="auto" w:fill="FFFFFF"/>
        <w:spacing w:after="0" w:line="240" w:lineRule="auto"/>
        <w:jc w:val="both"/>
        <w:rPr>
          <w:b/>
          <w:i/>
          <w:noProof/>
          <w:lang w:val="ro-RO"/>
        </w:rPr>
      </w:pPr>
    </w:p>
    <w:p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B1772C" w:rsidRDefault="00B1772C" w:rsidP="008F7BA4">
      <w:pPr>
        <w:shd w:val="clear" w:color="auto" w:fill="FFFFFF"/>
        <w:spacing w:after="0" w:line="240" w:lineRule="auto"/>
        <w:jc w:val="both"/>
        <w:rPr>
          <w:b/>
          <w:i/>
          <w:noProof/>
          <w:lang w:val="ro-RO"/>
        </w:rPr>
      </w:pPr>
    </w:p>
    <w:p w:rsidR="00B1772C" w:rsidRDefault="00B1772C" w:rsidP="008F7BA4">
      <w:pPr>
        <w:shd w:val="clear" w:color="auto" w:fill="FFFFFF"/>
        <w:spacing w:after="0" w:line="240" w:lineRule="auto"/>
        <w:jc w:val="both"/>
        <w:rPr>
          <w:b/>
          <w:i/>
          <w:noProof/>
          <w:lang w:val="ro-RO"/>
        </w:rPr>
      </w:pPr>
    </w:p>
    <w:p w:rsidR="00B1772C" w:rsidRPr="006222DB" w:rsidRDefault="00B1772C" w:rsidP="008F7BA4">
      <w:pPr>
        <w:shd w:val="clear" w:color="auto" w:fill="FFFFFF"/>
        <w:spacing w:after="0" w:line="240" w:lineRule="auto"/>
        <w:jc w:val="both"/>
        <w:rPr>
          <w:b/>
          <w:i/>
          <w:noProof/>
          <w:szCs w:val="24"/>
          <w:lang w:val="ro-RO"/>
        </w:rPr>
      </w:pPr>
    </w:p>
    <w:p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8"/>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363" w:rsidRDefault="009C4363" w:rsidP="00B1772C">
      <w:pPr>
        <w:spacing w:after="0" w:line="240" w:lineRule="auto"/>
      </w:pPr>
      <w:r>
        <w:separator/>
      </w:r>
    </w:p>
  </w:endnote>
  <w:endnote w:type="continuationSeparator" w:id="0">
    <w:p w:rsidR="009C4363" w:rsidRDefault="009C4363"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363" w:rsidRDefault="009C4363" w:rsidP="00B1772C">
      <w:pPr>
        <w:spacing w:after="0" w:line="240" w:lineRule="auto"/>
      </w:pPr>
      <w:r>
        <w:separator/>
      </w:r>
    </w:p>
  </w:footnote>
  <w:footnote w:type="continuationSeparator" w:id="0">
    <w:p w:rsidR="009C4363" w:rsidRDefault="009C4363" w:rsidP="00B1772C">
      <w:pPr>
        <w:spacing w:after="0" w:line="240" w:lineRule="auto"/>
      </w:pPr>
      <w:r>
        <w:continuationSeparator/>
      </w:r>
    </w:p>
  </w:footnote>
  <w:footnote w:id="1">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3933E0">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3933E0">
      <w:rPr>
        <w:sz w:val="16"/>
        <w:szCs w:val="16"/>
        <w:lang w:val="fr-FR"/>
      </w:rPr>
      <w:t>OS</w:t>
    </w:r>
    <w:proofErr w:type="spellEnd"/>
    <w:r w:rsidR="003933E0">
      <w:rPr>
        <w:sz w:val="16"/>
        <w:szCs w:val="16"/>
        <w:lang w:val="fr-FR"/>
      </w:rPr>
      <w:t xml:space="preserve"> 6.1 </w:t>
    </w:r>
    <w:proofErr w:type="spellStart"/>
    <w:r w:rsidR="003933E0">
      <w:rPr>
        <w:sz w:val="16"/>
        <w:szCs w:val="16"/>
        <w:lang w:val="fr-FR"/>
      </w:rPr>
      <w:t>distribuţie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13028"/>
    <w:rsid w:val="00037EF5"/>
    <w:rsid w:val="000550B4"/>
    <w:rsid w:val="000B43F6"/>
    <w:rsid w:val="000C2C4B"/>
    <w:rsid w:val="000F5D28"/>
    <w:rsid w:val="000F6D69"/>
    <w:rsid w:val="0010170A"/>
    <w:rsid w:val="001127FF"/>
    <w:rsid w:val="001276E2"/>
    <w:rsid w:val="00131189"/>
    <w:rsid w:val="00132DD7"/>
    <w:rsid w:val="001353D1"/>
    <w:rsid w:val="00136FEB"/>
    <w:rsid w:val="00137F01"/>
    <w:rsid w:val="00157B0B"/>
    <w:rsid w:val="0016229D"/>
    <w:rsid w:val="00172F38"/>
    <w:rsid w:val="00181923"/>
    <w:rsid w:val="001B0957"/>
    <w:rsid w:val="001B13EE"/>
    <w:rsid w:val="001C1064"/>
    <w:rsid w:val="001D18BB"/>
    <w:rsid w:val="00205561"/>
    <w:rsid w:val="00215756"/>
    <w:rsid w:val="00233686"/>
    <w:rsid w:val="00243867"/>
    <w:rsid w:val="00270CA3"/>
    <w:rsid w:val="00280831"/>
    <w:rsid w:val="00284F62"/>
    <w:rsid w:val="00292823"/>
    <w:rsid w:val="002A63AE"/>
    <w:rsid w:val="002A7675"/>
    <w:rsid w:val="002B651A"/>
    <w:rsid w:val="002B7156"/>
    <w:rsid w:val="00305914"/>
    <w:rsid w:val="00306447"/>
    <w:rsid w:val="00335A65"/>
    <w:rsid w:val="003633A6"/>
    <w:rsid w:val="00365DF4"/>
    <w:rsid w:val="00373896"/>
    <w:rsid w:val="00390560"/>
    <w:rsid w:val="003933E0"/>
    <w:rsid w:val="00396211"/>
    <w:rsid w:val="003B1722"/>
    <w:rsid w:val="003B5493"/>
    <w:rsid w:val="003D0725"/>
    <w:rsid w:val="003D20DF"/>
    <w:rsid w:val="003F037D"/>
    <w:rsid w:val="0040695A"/>
    <w:rsid w:val="0040742C"/>
    <w:rsid w:val="00421E8E"/>
    <w:rsid w:val="00423F5E"/>
    <w:rsid w:val="00445199"/>
    <w:rsid w:val="00464009"/>
    <w:rsid w:val="00470838"/>
    <w:rsid w:val="00486352"/>
    <w:rsid w:val="004867CE"/>
    <w:rsid w:val="00494679"/>
    <w:rsid w:val="004C2091"/>
    <w:rsid w:val="004D5A90"/>
    <w:rsid w:val="004D7CCE"/>
    <w:rsid w:val="004F5FD8"/>
    <w:rsid w:val="00530FAD"/>
    <w:rsid w:val="00551B62"/>
    <w:rsid w:val="005B1CB7"/>
    <w:rsid w:val="005D5609"/>
    <w:rsid w:val="005F3C9B"/>
    <w:rsid w:val="005F5D53"/>
    <w:rsid w:val="006049F7"/>
    <w:rsid w:val="00606AD9"/>
    <w:rsid w:val="0061296D"/>
    <w:rsid w:val="0061305D"/>
    <w:rsid w:val="0062206D"/>
    <w:rsid w:val="006222DB"/>
    <w:rsid w:val="00625C36"/>
    <w:rsid w:val="006407F0"/>
    <w:rsid w:val="00650E27"/>
    <w:rsid w:val="00687154"/>
    <w:rsid w:val="00687A50"/>
    <w:rsid w:val="00687F6F"/>
    <w:rsid w:val="006A26FA"/>
    <w:rsid w:val="006B67DF"/>
    <w:rsid w:val="006C4180"/>
    <w:rsid w:val="006D1688"/>
    <w:rsid w:val="006D6E8A"/>
    <w:rsid w:val="006F596D"/>
    <w:rsid w:val="007327BB"/>
    <w:rsid w:val="00733A9C"/>
    <w:rsid w:val="00744352"/>
    <w:rsid w:val="0076025B"/>
    <w:rsid w:val="00790C20"/>
    <w:rsid w:val="00792217"/>
    <w:rsid w:val="00796E6A"/>
    <w:rsid w:val="007A4998"/>
    <w:rsid w:val="007B17E3"/>
    <w:rsid w:val="007C3ECB"/>
    <w:rsid w:val="007D1316"/>
    <w:rsid w:val="007F2198"/>
    <w:rsid w:val="007F2524"/>
    <w:rsid w:val="0080015E"/>
    <w:rsid w:val="008209F4"/>
    <w:rsid w:val="00824C5B"/>
    <w:rsid w:val="0082538B"/>
    <w:rsid w:val="00830E60"/>
    <w:rsid w:val="0083509A"/>
    <w:rsid w:val="00891660"/>
    <w:rsid w:val="00895655"/>
    <w:rsid w:val="008D43BC"/>
    <w:rsid w:val="008E072C"/>
    <w:rsid w:val="008E4D25"/>
    <w:rsid w:val="008F7BA4"/>
    <w:rsid w:val="009054E2"/>
    <w:rsid w:val="00913A01"/>
    <w:rsid w:val="00926DA7"/>
    <w:rsid w:val="00964B14"/>
    <w:rsid w:val="00997686"/>
    <w:rsid w:val="009A3300"/>
    <w:rsid w:val="009C4363"/>
    <w:rsid w:val="009D7400"/>
    <w:rsid w:val="00A22C57"/>
    <w:rsid w:val="00A25A48"/>
    <w:rsid w:val="00A31866"/>
    <w:rsid w:val="00A54628"/>
    <w:rsid w:val="00A57E97"/>
    <w:rsid w:val="00A73FDA"/>
    <w:rsid w:val="00A7533E"/>
    <w:rsid w:val="00AA0B69"/>
    <w:rsid w:val="00AC79F8"/>
    <w:rsid w:val="00AE032F"/>
    <w:rsid w:val="00B00367"/>
    <w:rsid w:val="00B06FFE"/>
    <w:rsid w:val="00B1772C"/>
    <w:rsid w:val="00B23684"/>
    <w:rsid w:val="00B32562"/>
    <w:rsid w:val="00B34712"/>
    <w:rsid w:val="00B42D91"/>
    <w:rsid w:val="00B44EEA"/>
    <w:rsid w:val="00B54331"/>
    <w:rsid w:val="00B57A33"/>
    <w:rsid w:val="00B612FE"/>
    <w:rsid w:val="00B80FF9"/>
    <w:rsid w:val="00B81C7F"/>
    <w:rsid w:val="00B900A7"/>
    <w:rsid w:val="00BA0356"/>
    <w:rsid w:val="00BA26D2"/>
    <w:rsid w:val="00BA5EA8"/>
    <w:rsid w:val="00BA64BB"/>
    <w:rsid w:val="00BD6E19"/>
    <w:rsid w:val="00BE3CB5"/>
    <w:rsid w:val="00C113F2"/>
    <w:rsid w:val="00C217DE"/>
    <w:rsid w:val="00C2667C"/>
    <w:rsid w:val="00C30B3D"/>
    <w:rsid w:val="00C456E8"/>
    <w:rsid w:val="00C760F1"/>
    <w:rsid w:val="00C84399"/>
    <w:rsid w:val="00CB1B17"/>
    <w:rsid w:val="00CB1CF6"/>
    <w:rsid w:val="00CB1E2F"/>
    <w:rsid w:val="00CC155D"/>
    <w:rsid w:val="00CE0DB7"/>
    <w:rsid w:val="00CE2433"/>
    <w:rsid w:val="00CE4705"/>
    <w:rsid w:val="00CF7BF0"/>
    <w:rsid w:val="00D15FDB"/>
    <w:rsid w:val="00D254D7"/>
    <w:rsid w:val="00D329E9"/>
    <w:rsid w:val="00D369E7"/>
    <w:rsid w:val="00D43DAA"/>
    <w:rsid w:val="00D72871"/>
    <w:rsid w:val="00D860DD"/>
    <w:rsid w:val="00D90E91"/>
    <w:rsid w:val="00DA0825"/>
    <w:rsid w:val="00DA60F3"/>
    <w:rsid w:val="00DB6F54"/>
    <w:rsid w:val="00DF74B5"/>
    <w:rsid w:val="00E77C31"/>
    <w:rsid w:val="00E77D5A"/>
    <w:rsid w:val="00E947EE"/>
    <w:rsid w:val="00EB5A9A"/>
    <w:rsid w:val="00EC7EBD"/>
    <w:rsid w:val="00ED3466"/>
    <w:rsid w:val="00F00647"/>
    <w:rsid w:val="00F03D15"/>
    <w:rsid w:val="00F06990"/>
    <w:rsid w:val="00F34F53"/>
    <w:rsid w:val="00F4349E"/>
    <w:rsid w:val="00F711CB"/>
    <w:rsid w:val="00FA051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Mariana.Simbrian</cp:lastModifiedBy>
  <cp:revision>158</cp:revision>
  <dcterms:created xsi:type="dcterms:W3CDTF">2016-05-17T07:03:00Z</dcterms:created>
  <dcterms:modified xsi:type="dcterms:W3CDTF">2016-08-18T10:56:00Z</dcterms:modified>
</cp:coreProperties>
</file>